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CA" w:rsidRDefault="001627CA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 xml:space="preserve">odborného hodnotiteľa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 xml:space="preserve">so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>zverejnením informácií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</w:t>
      </w:r>
    </w:p>
    <w:p w:rsidR="00591DD6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0129D6">
        <w:rPr>
          <w:rFonts w:ascii="Arial Narrow" w:hAnsi="Arial Narrow" w:cs="Times New Roman"/>
          <w:b/>
        </w:rPr>
        <w:t>18</w:t>
      </w:r>
      <w:r w:rsidRPr="00CC1168">
        <w:rPr>
          <w:rFonts w:ascii="Arial Narrow" w:hAnsi="Arial Narrow" w:cs="Times New Roman"/>
          <w:b/>
        </w:rPr>
        <w:t>/201</w:t>
      </w:r>
      <w:r w:rsidR="000129D6">
        <w:rPr>
          <w:rFonts w:ascii="Arial Narrow" w:hAnsi="Arial Narrow" w:cs="Times New Roman"/>
          <w:b/>
        </w:rPr>
        <w:t>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:rsidR="00CC1168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a </w:t>
      </w:r>
      <w:r w:rsidR="00CC1168" w:rsidRPr="00CC1168">
        <w:rPr>
          <w:rFonts w:ascii="Arial Narrow" w:hAnsi="Arial Narrow" w:cs="Times New Roman"/>
          <w:b/>
        </w:rPr>
        <w:t xml:space="preserve">v zmysle zákona č. </w:t>
      </w:r>
      <w:r w:rsidR="00D61A69">
        <w:rPr>
          <w:rFonts w:ascii="Arial Narrow" w:hAnsi="Arial Narrow" w:cs="Times New Roman"/>
          <w:b/>
        </w:rPr>
        <w:t>292</w:t>
      </w:r>
      <w:r w:rsidR="00CC1168" w:rsidRPr="00CC1168">
        <w:rPr>
          <w:rFonts w:ascii="Arial Narrow" w:hAnsi="Arial Narrow" w:cs="Times New Roman"/>
          <w:b/>
        </w:rPr>
        <w:t>/201</w:t>
      </w:r>
      <w:r w:rsidR="00D61A69">
        <w:rPr>
          <w:rFonts w:ascii="Arial Narrow" w:hAnsi="Arial Narrow" w:cs="Times New Roman"/>
          <w:b/>
        </w:rPr>
        <w:t>4</w:t>
      </w:r>
      <w:r w:rsidR="00CC1168" w:rsidRPr="00CC1168">
        <w:rPr>
          <w:rFonts w:ascii="Arial Narrow" w:hAnsi="Arial Narrow" w:cs="Times New Roman"/>
          <w:b/>
        </w:rPr>
        <w:t xml:space="preserve"> Z. z. </w:t>
      </w:r>
      <w:r w:rsidR="00D61A69" w:rsidRPr="00D61A69">
        <w:rPr>
          <w:rFonts w:ascii="Arial Narrow" w:hAnsi="Arial Narrow" w:cs="Times New Roman"/>
          <w:b/>
        </w:rPr>
        <w:t>o príspevku poskytovanom z európskych štrukturálnych a investičných fondov a o zmene a doplnení niektorých zákonov</w:t>
      </w:r>
      <w:r w:rsidR="00CC1168" w:rsidRPr="00CC1168">
        <w:rPr>
          <w:rFonts w:ascii="Arial Narrow" w:hAnsi="Arial Narrow" w:cs="Times New Roman"/>
        </w:rPr>
        <w:t> </w:t>
      </w:r>
    </w:p>
    <w:p w:rsidR="00D61A69" w:rsidRDefault="00D61A69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1223DB" w:rsidRDefault="001223DB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591DD6" w:rsidRDefault="00591DD6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Operačný program</w:t>
      </w:r>
      <w:r>
        <w:rPr>
          <w:rFonts w:ascii="Arial Narrow" w:hAnsi="Arial Narrow"/>
          <w:b/>
          <w:bCs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Pr="00591DD6">
        <w:rPr>
          <w:rFonts w:ascii="Arial Narrow" w:hAnsi="Arial Narrow"/>
          <w:b/>
          <w:bCs/>
          <w:sz w:val="22"/>
          <w:szCs w:val="22"/>
        </w:rPr>
        <w:t>Integrovaný regionálny operačný program</w:t>
      </w:r>
    </w:p>
    <w:p w:rsidR="00CC1168" w:rsidRPr="00CC1168" w:rsidRDefault="00CC1168" w:rsidP="00591DD6">
      <w:pPr>
        <w:pStyle w:val="Normlnywebov"/>
        <w:spacing w:before="12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>Titul, meno, priezvisko</w:t>
      </w:r>
      <w:r w:rsidR="00D61A69">
        <w:rPr>
          <w:rStyle w:val="Odkaznapoznmkupodiarou"/>
          <w:rFonts w:eastAsia="Calibri" w:cstheme="minorHAnsi"/>
          <w:szCs w:val="19"/>
        </w:rPr>
        <w:footnoteReference w:id="1"/>
      </w:r>
      <w:r w:rsidRPr="00CC1168">
        <w:rPr>
          <w:rFonts w:ascii="Arial Narrow" w:hAnsi="Arial Narrow"/>
          <w:b/>
          <w:bCs/>
          <w:sz w:val="22"/>
          <w:szCs w:val="22"/>
        </w:rPr>
        <w:t xml:space="preserve">: </w:t>
      </w:r>
      <w:r w:rsidR="00591DD6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591DD6">
        <w:rPr>
          <w:rFonts w:ascii="Arial Narrow" w:hAnsi="Arial Narrow"/>
          <w:b/>
          <w:bCs/>
          <w:sz w:val="22"/>
          <w:szCs w:val="22"/>
        </w:rPr>
        <w:tab/>
      </w:r>
    </w:p>
    <w:p w:rsidR="00CC1168" w:rsidRPr="00CC1168" w:rsidRDefault="00591DD6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Inštitúcia</w:t>
      </w:r>
      <w:r w:rsidR="00CC1168" w:rsidRPr="00CC1168">
        <w:rPr>
          <w:rFonts w:ascii="Arial Narrow" w:hAnsi="Arial Narrow"/>
          <w:b/>
          <w:noProof/>
          <w:sz w:val="22"/>
          <w:szCs w:val="22"/>
        </w:rPr>
        <w:t>:</w:t>
      </w:r>
      <w:r w:rsidR="00CC1168">
        <w:rPr>
          <w:rFonts w:ascii="Arial Narrow" w:hAnsi="Arial Narrow"/>
          <w:b/>
          <w:noProof/>
          <w:sz w:val="22"/>
          <w:szCs w:val="22"/>
        </w:rPr>
        <w:t xml:space="preserve"> </w:t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 w:rsidR="00F158B1"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>Ministerstvo pôdohospodárstva a rozvoja vidieka SR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1223DB" w:rsidRDefault="001223DB" w:rsidP="00CC1168">
      <w:pPr>
        <w:jc w:val="both"/>
        <w:rPr>
          <w:rFonts w:ascii="Arial Narrow" w:hAnsi="Arial Narrow" w:cs="Times New Roman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</w:t>
      </w:r>
      <w:r w:rsidR="009869BC">
        <w:rPr>
          <w:rFonts w:ascii="Arial Narrow" w:hAnsi="Arial Narrow" w:cs="Times New Roman"/>
        </w:rPr>
        <w:t>14</w:t>
      </w:r>
      <w:r w:rsidR="009869BC" w:rsidRPr="00CC1168">
        <w:rPr>
          <w:rFonts w:ascii="Arial Narrow" w:hAnsi="Arial Narrow" w:cs="Times New Roman"/>
        </w:rPr>
        <w:t xml:space="preserve"> </w:t>
      </w:r>
      <w:r w:rsidR="00DD5842">
        <w:rPr>
          <w:rFonts w:ascii="Arial Narrow" w:hAnsi="Arial Narrow" w:cs="Times New Roman"/>
        </w:rPr>
        <w:t>a </w:t>
      </w:r>
      <w:proofErr w:type="spellStart"/>
      <w:r w:rsidR="00DD5842">
        <w:rPr>
          <w:rFonts w:ascii="Arial Narrow" w:hAnsi="Arial Narrow" w:cs="Times New Roman"/>
        </w:rPr>
        <w:t>nasl</w:t>
      </w:r>
      <w:proofErr w:type="spellEnd"/>
      <w:r w:rsidR="00DD5842">
        <w:rPr>
          <w:rFonts w:ascii="Arial Narrow" w:hAnsi="Arial Narrow" w:cs="Times New Roman"/>
        </w:rPr>
        <w:t xml:space="preserve">. </w:t>
      </w:r>
      <w:r w:rsidRPr="00CC1168">
        <w:rPr>
          <w:rFonts w:ascii="Arial Narrow" w:hAnsi="Arial Narrow" w:cs="Times New Roman"/>
        </w:rPr>
        <w:t>zákona č. 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>/201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1223DB">
        <w:rPr>
          <w:rFonts w:ascii="Arial Narrow" w:hAnsi="Arial Narrow" w:cs="Times New Roman"/>
        </w:rPr>
        <w:t xml:space="preserve">a </w:t>
      </w:r>
      <w:r w:rsidR="001223DB" w:rsidRPr="001223DB">
        <w:rPr>
          <w:rFonts w:ascii="Arial Narrow" w:hAnsi="Arial Narrow" w:cs="Times New Roman"/>
        </w:rPr>
        <w:t>v zmysle § 48 zákona č. 292/2014 Z. z. o príspevku poskytovanom z európskych štrukturálnych a investičných fondov a o zmene a doplnení niektorých zákonov</w:t>
      </w:r>
      <w:r w:rsidR="001223DB" w:rsidRPr="00CC1168">
        <w:rPr>
          <w:rFonts w:ascii="Arial Narrow" w:hAnsi="Arial Narrow" w:cs="Times New Roman"/>
        </w:rPr>
        <w:t> </w:t>
      </w:r>
      <w:r w:rsidRPr="009A552A">
        <w:rPr>
          <w:rFonts w:ascii="Arial Narrow" w:hAnsi="Arial Narrow" w:cs="Times New Roman"/>
          <w:b/>
        </w:rPr>
        <w:t xml:space="preserve">súhlasím so spracúvaním </w:t>
      </w:r>
      <w:r w:rsidR="003025B2" w:rsidRPr="009A552A">
        <w:rPr>
          <w:rFonts w:ascii="Arial Narrow" w:hAnsi="Arial Narrow" w:cs="Times New Roman"/>
          <w:b/>
        </w:rPr>
        <w:t xml:space="preserve">mojich </w:t>
      </w:r>
      <w:r w:rsidRPr="009A552A">
        <w:rPr>
          <w:rFonts w:ascii="Arial Narrow" w:hAnsi="Arial Narrow" w:cs="Times New Roman"/>
          <w:b/>
        </w:rPr>
        <w:t>osobných údajov</w:t>
      </w:r>
      <w:r w:rsidRPr="00CC1168">
        <w:rPr>
          <w:rFonts w:ascii="Arial Narrow" w:hAnsi="Arial Narrow" w:cs="Times New Roman"/>
        </w:rPr>
        <w:t xml:space="preserve">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591DD6">
        <w:rPr>
          <w:rFonts w:ascii="Arial Narrow" w:hAnsi="Arial Narrow"/>
        </w:rPr>
        <w:t xml:space="preserve">pôdohospodárstva a rozvoja vidieka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591DD6">
        <w:rPr>
          <w:rFonts w:ascii="Arial Narrow" w:hAnsi="Arial Narrow"/>
        </w:rPr>
        <w:t>Integrovaný regionálny operačný program</w:t>
      </w:r>
      <w:r w:rsidR="003025B2" w:rsidRPr="00CC1168">
        <w:rPr>
          <w:rFonts w:ascii="Arial Narrow" w:hAnsi="Arial Narrow"/>
        </w:rPr>
        <w:t xml:space="preserve"> so sídlom na adrese </w:t>
      </w:r>
      <w:proofErr w:type="spellStart"/>
      <w:r w:rsidR="00591DD6">
        <w:rPr>
          <w:rFonts w:ascii="Arial Narrow" w:hAnsi="Arial Narrow"/>
        </w:rPr>
        <w:t>Dobrovičova</w:t>
      </w:r>
      <w:proofErr w:type="spellEnd"/>
      <w:r w:rsidR="00591DD6">
        <w:rPr>
          <w:rFonts w:ascii="Arial Narrow" w:hAnsi="Arial Narrow"/>
        </w:rPr>
        <w:t xml:space="preserve"> 12</w:t>
      </w:r>
      <w:r w:rsidR="003025B2" w:rsidRPr="00CC1168">
        <w:rPr>
          <w:rFonts w:ascii="Arial Narrow" w:hAnsi="Arial Narrow"/>
        </w:rPr>
        <w:t>, 81</w:t>
      </w:r>
      <w:r w:rsidR="00591DD6">
        <w:rPr>
          <w:rFonts w:ascii="Arial Narrow" w:hAnsi="Arial Narrow"/>
        </w:rPr>
        <w:t>2</w:t>
      </w:r>
      <w:r w:rsidR="003025B2" w:rsidRPr="00CC1168">
        <w:rPr>
          <w:rFonts w:ascii="Arial Narrow" w:hAnsi="Arial Narrow"/>
        </w:rPr>
        <w:t xml:space="preserve"> </w:t>
      </w:r>
      <w:r w:rsidR="00591DD6">
        <w:rPr>
          <w:rFonts w:ascii="Arial Narrow" w:hAnsi="Arial Narrow"/>
        </w:rPr>
        <w:t>66</w:t>
      </w:r>
      <w:r w:rsidR="003025B2" w:rsidRPr="00CC1168">
        <w:rPr>
          <w:rFonts w:ascii="Arial Narrow" w:hAnsi="Arial Narrow"/>
        </w:rPr>
        <w:t xml:space="preserve"> Bratislava </w:t>
      </w:r>
      <w:r w:rsidR="00B32D23">
        <w:rPr>
          <w:rFonts w:ascii="Arial Narrow" w:hAnsi="Arial Narrow"/>
        </w:rPr>
        <w:t xml:space="preserve">a ďalším subjektom </w:t>
      </w:r>
      <w:r w:rsidR="00B32D23" w:rsidRPr="005D4757">
        <w:rPr>
          <w:rFonts w:ascii="Arial Narrow" w:hAnsi="Arial Narrow"/>
        </w:rPr>
        <w:t>(</w:t>
      </w:r>
      <w:r w:rsidR="00B32D23" w:rsidRPr="000E395F">
        <w:rPr>
          <w:rFonts w:ascii="Arial Narrow" w:hAnsi="Arial Narrow"/>
          <w:i/>
        </w:rPr>
        <w:t>...........uviesť názov a adresu SO, ak relevantné</w:t>
      </w:r>
      <w:r w:rsidR="00B32D23">
        <w:rPr>
          <w:rFonts w:ascii="Arial Narrow" w:hAnsi="Arial Narrow"/>
        </w:rPr>
        <w:t xml:space="preserve">) </w:t>
      </w:r>
      <w:r w:rsidRPr="009A552A">
        <w:rPr>
          <w:rFonts w:ascii="Arial Narrow" w:hAnsi="Arial Narrow" w:cs="Times New Roman"/>
          <w:b/>
        </w:rPr>
        <w:t xml:space="preserve">v rozsahu </w:t>
      </w:r>
      <w:r w:rsidR="00D83348" w:rsidRPr="009A552A">
        <w:rPr>
          <w:rFonts w:ascii="Arial Narrow" w:hAnsi="Arial Narrow" w:cs="Times New Roman"/>
          <w:b/>
        </w:rPr>
        <w:t xml:space="preserve">údajov: </w:t>
      </w:r>
      <w:r w:rsidRPr="009A552A">
        <w:rPr>
          <w:rFonts w:ascii="Arial Narrow" w:hAnsi="Arial Narrow" w:cs="Times New Roman"/>
          <w:b/>
        </w:rPr>
        <w:t>titul, meno, priezvisko</w:t>
      </w:r>
      <w:r w:rsidR="008E0FD0">
        <w:rPr>
          <w:rFonts w:ascii="Arial Narrow" w:hAnsi="Arial Narrow" w:cs="Times New Roman"/>
          <w:b/>
        </w:rPr>
        <w:t xml:space="preserve"> a prax</w:t>
      </w:r>
      <w:r w:rsidRPr="009A552A">
        <w:rPr>
          <w:rFonts w:ascii="Arial Narrow" w:hAnsi="Arial Narrow" w:cs="Times New Roman"/>
          <w:b/>
        </w:rPr>
        <w:t>,</w:t>
      </w:r>
      <w:r w:rsidR="001223DB" w:rsidRPr="009A552A">
        <w:rPr>
          <w:rFonts w:ascii="Arial Narrow" w:hAnsi="Arial Narrow" w:cs="Times New Roman"/>
          <w:b/>
        </w:rPr>
        <w:t xml:space="preserve">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</w:t>
      </w:r>
      <w:r w:rsidR="001223DB">
        <w:rPr>
          <w:rFonts w:ascii="Arial Narrow" w:hAnsi="Arial Narrow" w:cs="Times New Roman"/>
        </w:rPr>
        <w:t xml:space="preserve">zverejňovania informácií o odborných hodnotiteľoch </w:t>
      </w:r>
      <w:r w:rsidR="00473FAC">
        <w:rPr>
          <w:rFonts w:ascii="Arial Narrow" w:hAnsi="Arial Narrow" w:cs="Times New Roman"/>
        </w:rPr>
        <w:t>v</w:t>
      </w:r>
      <w:r w:rsidR="001223DB">
        <w:rPr>
          <w:rFonts w:ascii="Arial Narrow" w:hAnsi="Arial Narrow" w:cs="Times New Roman"/>
        </w:rPr>
        <w:t xml:space="preserve"> ITMS 2014+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  <w:r w:rsidR="00F158B1">
        <w:rPr>
          <w:rFonts w:ascii="Arial Narrow" w:hAnsi="Arial Narrow" w:cs="Times New Roman"/>
        </w:rPr>
        <w:t xml:space="preserve"> </w:t>
      </w:r>
    </w:p>
    <w:p w:rsidR="00B32D23" w:rsidRPr="00A87212" w:rsidRDefault="00B32D23" w:rsidP="00B32D23">
      <w:pPr>
        <w:jc w:val="both"/>
        <w:rPr>
          <w:rFonts w:ascii="Arial Narrow" w:hAnsi="Arial Narrow" w:cs="Times New Roman"/>
        </w:rPr>
      </w:pPr>
      <w:r w:rsidRPr="00B32D23">
        <w:rPr>
          <w:rFonts w:ascii="Arial Narrow" w:hAnsi="Arial Narrow" w:cs="Times New Roman"/>
        </w:rPr>
        <w:t>Tento súhlas sa týka aj poskytnutia uvedených údajov tretím stranám, ktoré môžu prísť do kontaktu s vyššie uvedenými osobnými údajmi</w:t>
      </w:r>
      <w:r w:rsidRPr="00A87212">
        <w:rPr>
          <w:rFonts w:ascii="Arial Narrow" w:hAnsi="Arial Narrow" w:cs="Times New Roman"/>
        </w:rPr>
        <w:t xml:space="preserve">, a to na účely certifikačných overovaní, kontroly a auditu (najmä Ministerstvo financií SR, Úrad vlády SR, Národný kontrolný úrad SR, Úrad vládneho auditu, Európsky úrad pre boj proti podvodom).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>/201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 xml:space="preserve"> </w:t>
      </w:r>
      <w:r w:rsidR="000129D6">
        <w:rPr>
          <w:rFonts w:ascii="Arial Narrow" w:hAnsi="Arial Narrow"/>
        </w:rPr>
        <w:br/>
      </w:r>
      <w:r w:rsidRPr="00CC1168">
        <w:rPr>
          <w:rFonts w:ascii="Arial Narrow" w:hAnsi="Arial Narrow"/>
        </w:rPr>
        <w:t xml:space="preserve">Z. z. o ochrane osobných údajov </w:t>
      </w:r>
      <w:r w:rsidR="000129D6" w:rsidRPr="00CC1168">
        <w:rPr>
          <w:rFonts w:ascii="Arial Narrow" w:hAnsi="Arial Narrow" w:cs="Times New Roman"/>
        </w:rPr>
        <w:t>a o zmene a doplnení niektorých zákonov</w:t>
      </w:r>
      <w:r w:rsidRPr="00CC1168">
        <w:rPr>
          <w:rFonts w:ascii="Arial Narrow" w:hAnsi="Arial Narrow"/>
        </w:rPr>
        <w:t>, ktorý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  <w:r w:rsidR="001223DB">
        <w:rPr>
          <w:rFonts w:ascii="Arial Narrow" w:hAnsi="Arial Narrow"/>
        </w:rPr>
        <w:t>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1223DB">
        <w:rPr>
          <w:rFonts w:ascii="Arial Narrow" w:hAnsi="Arial Narrow"/>
        </w:rPr>
        <w:tab/>
        <w:t xml:space="preserve"> </w:t>
      </w:r>
      <w:r w:rsidR="00DD5842">
        <w:rPr>
          <w:rFonts w:ascii="Arial Narrow" w:hAnsi="Arial Narrow"/>
        </w:rPr>
        <w:t xml:space="preserve">        </w:t>
      </w:r>
      <w:r w:rsidR="001223DB">
        <w:rPr>
          <w:rFonts w:ascii="Arial Narrow" w:hAnsi="Arial Narrow"/>
        </w:rPr>
        <w:t>p</w:t>
      </w:r>
      <w:r w:rsidRPr="003C6BD3">
        <w:rPr>
          <w:rFonts w:ascii="Arial Narrow" w:hAnsi="Arial Narrow"/>
        </w:rPr>
        <w:t>odpis</w:t>
      </w:r>
      <w:r w:rsidR="001223DB">
        <w:rPr>
          <w:rFonts w:ascii="Arial Narrow" w:hAnsi="Arial Narrow"/>
        </w:rPr>
        <w:t xml:space="preserve"> odborného hodnotiteľa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B32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49" w:right="1417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83" w:rsidRDefault="00EF4E83" w:rsidP="00B35701">
      <w:pPr>
        <w:spacing w:after="0" w:line="240" w:lineRule="auto"/>
      </w:pPr>
      <w:r>
        <w:separator/>
      </w:r>
    </w:p>
  </w:endnote>
  <w:end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E55" w:rsidRDefault="002F4E5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E55" w:rsidRDefault="002F4E5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10C" w:rsidRPr="00B3210C" w:rsidRDefault="00B3210C" w:rsidP="00B3210C">
    <w:pPr>
      <w:pStyle w:val="Pta"/>
      <w:tabs>
        <w:tab w:val="clear" w:pos="4536"/>
        <w:tab w:val="clear" w:pos="9072"/>
        <w:tab w:val="center" w:pos="4703"/>
        <w:tab w:val="right" w:pos="9406"/>
      </w:tabs>
      <w:rPr>
        <w:rFonts w:ascii="Arial" w:hAnsi="Arial" w:cs="Arial"/>
        <w:sz w:val="16"/>
        <w:szCs w:val="16"/>
      </w:rPr>
    </w:pPr>
    <w:r w:rsidRPr="00B3210C">
      <w:rPr>
        <w:rFonts w:ascii="Arial" w:hAnsi="Arial" w:cs="Arial"/>
        <w:sz w:val="16"/>
        <w:szCs w:val="16"/>
      </w:rPr>
      <w:t xml:space="preserve">Príručka pre odborných hodnotiteľov IROP, verzia </w:t>
    </w:r>
    <w:r w:rsidR="007B6B89">
      <w:rPr>
        <w:rFonts w:ascii="Arial" w:hAnsi="Arial" w:cs="Arial"/>
        <w:sz w:val="16"/>
        <w:szCs w:val="16"/>
      </w:rPr>
      <w:t>10</w:t>
    </w:r>
    <w:ins w:id="0" w:author="OM" w:date="2020-02-24T10:16:00Z">
      <w:r w:rsidR="002F4E55">
        <w:rPr>
          <w:rFonts w:ascii="Arial" w:hAnsi="Arial" w:cs="Arial"/>
          <w:sz w:val="16"/>
          <w:szCs w:val="16"/>
        </w:rPr>
        <w:t>.1</w:t>
      </w:r>
    </w:ins>
    <w:bookmarkStart w:id="1" w:name="_GoBack"/>
    <w:bookmarkEnd w:id="1"/>
  </w:p>
  <w:p w:rsidR="00B3210C" w:rsidRDefault="00B321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83" w:rsidRDefault="00EF4E83" w:rsidP="00B35701">
      <w:pPr>
        <w:spacing w:after="0" w:line="240" w:lineRule="auto"/>
      </w:pPr>
      <w:r>
        <w:separator/>
      </w:r>
    </w:p>
  </w:footnote>
  <w:foot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footnote>
  <w:footnote w:id="1">
    <w:p w:rsidR="00D61A69" w:rsidRPr="008C31A3" w:rsidRDefault="00D61A69" w:rsidP="00D61A6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Uviesť meno a priezvisko odborného hodnotiteľa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E55" w:rsidRDefault="002F4E5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E55" w:rsidRDefault="002F4E5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7CA" w:rsidRDefault="001627CA" w:rsidP="001627CA">
    <w:pPr>
      <w:pStyle w:val="Hlavika"/>
    </w:pPr>
    <w:r>
      <w:rPr>
        <w:rFonts w:ascii="MetaNormal-Roman" w:hAnsi="MetaNormal-Roman"/>
        <w:noProof/>
        <w:lang w:eastAsia="sk-SK"/>
      </w:rPr>
      <w:drawing>
        <wp:anchor distT="0" distB="0" distL="114300" distR="114300" simplePos="0" relativeHeight="251660288" behindDoc="0" locked="0" layoutInCell="1" allowOverlap="1" wp14:anchorId="46DD39ED" wp14:editId="3004023B">
          <wp:simplePos x="0" y="0"/>
          <wp:positionH relativeFrom="column">
            <wp:posOffset>2144395</wp:posOffset>
          </wp:positionH>
          <wp:positionV relativeFrom="paragraph">
            <wp:posOffset>-196850</wp:posOffset>
          </wp:positionV>
          <wp:extent cx="1279525" cy="787400"/>
          <wp:effectExtent l="0" t="0" r="0" b="0"/>
          <wp:wrapNone/>
          <wp:docPr id="17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52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4D64FB3" wp14:editId="4CBC5DB1">
          <wp:simplePos x="0" y="0"/>
          <wp:positionH relativeFrom="column">
            <wp:posOffset>13335</wp:posOffset>
          </wp:positionH>
          <wp:positionV relativeFrom="paragraph">
            <wp:posOffset>-41910</wp:posOffset>
          </wp:positionV>
          <wp:extent cx="810260" cy="683895"/>
          <wp:effectExtent l="0" t="0" r="8890" b="1905"/>
          <wp:wrapTight wrapText="bothSides">
            <wp:wrapPolygon edited="0">
              <wp:start x="2539" y="0"/>
              <wp:lineTo x="2539" y="9627"/>
              <wp:lineTo x="0" y="15042"/>
              <wp:lineTo x="0" y="17448"/>
              <wp:lineTo x="1016" y="19253"/>
              <wp:lineTo x="4571" y="21058"/>
              <wp:lineTo x="5078" y="21058"/>
              <wp:lineTo x="15743" y="21058"/>
              <wp:lineTo x="20313" y="19253"/>
              <wp:lineTo x="21329" y="17448"/>
              <wp:lineTo x="21329" y="15042"/>
              <wp:lineTo x="18790" y="9627"/>
              <wp:lineTo x="18282" y="0"/>
              <wp:lineTo x="2539" y="0"/>
            </wp:wrapPolygon>
          </wp:wrapTight>
          <wp:docPr id="19" name="Obrázok 19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260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71633D11" wp14:editId="072AB95A">
          <wp:simplePos x="0" y="0"/>
          <wp:positionH relativeFrom="column">
            <wp:posOffset>4074795</wp:posOffset>
          </wp:positionH>
          <wp:positionV relativeFrom="paragraph">
            <wp:posOffset>-40640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8" name="Obrázok 18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1627CA" w:rsidRDefault="001627CA" w:rsidP="001627CA">
    <w:pPr>
      <w:pStyle w:val="Hlavika"/>
      <w:tabs>
        <w:tab w:val="left" w:pos="709"/>
      </w:tabs>
    </w:pPr>
  </w:p>
  <w:p w:rsidR="001627CA" w:rsidRDefault="001627CA" w:rsidP="001627CA">
    <w:pPr>
      <w:pStyle w:val="Pta"/>
      <w:spacing w:after="480"/>
      <w:ind w:left="3828"/>
      <w:jc w:val="right"/>
    </w:pPr>
    <w:r>
      <w:tab/>
    </w:r>
    <w:r>
      <w:tab/>
    </w:r>
  </w:p>
  <w:p w:rsidR="00B35701" w:rsidRDefault="00B35701" w:rsidP="001627CA">
    <w:pPr>
      <w:pStyle w:val="Pta"/>
      <w:ind w:left="3827"/>
      <w:jc w:val="right"/>
    </w:pPr>
    <w:r w:rsidRPr="005F68FA">
      <w:rPr>
        <w:rFonts w:ascii="Arial Narrow" w:hAnsi="Arial Narrow"/>
        <w:sz w:val="20"/>
        <w:szCs w:val="20"/>
      </w:rPr>
      <w:t xml:space="preserve">Príloha č. </w:t>
    </w:r>
    <w:r w:rsidR="00180EC0">
      <w:rPr>
        <w:rFonts w:ascii="Arial Narrow" w:hAnsi="Arial Narrow"/>
        <w:sz w:val="20"/>
        <w:szCs w:val="20"/>
      </w:rPr>
      <w:t>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129D6"/>
    <w:rsid w:val="00037E87"/>
    <w:rsid w:val="000530DC"/>
    <w:rsid w:val="0005766D"/>
    <w:rsid w:val="000A7E6E"/>
    <w:rsid w:val="000C0CEE"/>
    <w:rsid w:val="000E3ED9"/>
    <w:rsid w:val="001223DB"/>
    <w:rsid w:val="00132ACA"/>
    <w:rsid w:val="00137E23"/>
    <w:rsid w:val="001627CA"/>
    <w:rsid w:val="00180EC0"/>
    <w:rsid w:val="00190EFA"/>
    <w:rsid w:val="00225A60"/>
    <w:rsid w:val="002F4E55"/>
    <w:rsid w:val="003025B2"/>
    <w:rsid w:val="00320891"/>
    <w:rsid w:val="00396913"/>
    <w:rsid w:val="003C6368"/>
    <w:rsid w:val="003C6BD3"/>
    <w:rsid w:val="00405A67"/>
    <w:rsid w:val="00424C59"/>
    <w:rsid w:val="00464DDB"/>
    <w:rsid w:val="00473FAC"/>
    <w:rsid w:val="004E1704"/>
    <w:rsid w:val="00591DD6"/>
    <w:rsid w:val="005D5E16"/>
    <w:rsid w:val="005F1919"/>
    <w:rsid w:val="007B6B89"/>
    <w:rsid w:val="007F29E5"/>
    <w:rsid w:val="008820F2"/>
    <w:rsid w:val="00896E61"/>
    <w:rsid w:val="008E0FD0"/>
    <w:rsid w:val="00905832"/>
    <w:rsid w:val="00926D58"/>
    <w:rsid w:val="009869BC"/>
    <w:rsid w:val="009A552A"/>
    <w:rsid w:val="00A52500"/>
    <w:rsid w:val="00A80B56"/>
    <w:rsid w:val="00A87212"/>
    <w:rsid w:val="00B3210C"/>
    <w:rsid w:val="00B32D23"/>
    <w:rsid w:val="00B35701"/>
    <w:rsid w:val="00B36EBD"/>
    <w:rsid w:val="00B5724C"/>
    <w:rsid w:val="00BB758E"/>
    <w:rsid w:val="00BE2188"/>
    <w:rsid w:val="00C758DA"/>
    <w:rsid w:val="00CB2B4D"/>
    <w:rsid w:val="00CC1168"/>
    <w:rsid w:val="00CC3F93"/>
    <w:rsid w:val="00D61A69"/>
    <w:rsid w:val="00D83348"/>
    <w:rsid w:val="00DD5842"/>
    <w:rsid w:val="00EF4E83"/>
    <w:rsid w:val="00F1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B061"/>
  <w15:docId w15:val="{A53605C7-8AE4-4FB7-8DE1-3F47B5AB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poznmkupodiarou">
    <w:name w:val="footnote reference"/>
    <w:aliases w:val="Footnote symbol,Footnote"/>
    <w:basedOn w:val="Predvolenpsmoodseku"/>
    <w:rsid w:val="00D61A69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D61A69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D61A69"/>
    <w:rPr>
      <w:rFonts w:ascii="Arial" w:eastAsia="Times New Roman" w:hAnsi="Arial" w:cs="Times New Roman"/>
      <w:sz w:val="1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OM</cp:lastModifiedBy>
  <cp:revision>33</cp:revision>
  <dcterms:created xsi:type="dcterms:W3CDTF">2018-01-09T09:37:00Z</dcterms:created>
  <dcterms:modified xsi:type="dcterms:W3CDTF">2020-02-24T09:16:00Z</dcterms:modified>
</cp:coreProperties>
</file>